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F72" w:rsidRPr="003D0F72" w:rsidRDefault="003D0F72" w:rsidP="003D0F72">
      <w:pPr>
        <w:rPr>
          <w:lang w:val="fr-FR"/>
        </w:rPr>
      </w:pPr>
      <w:r w:rsidRPr="003D0F72">
        <w:rPr>
          <w:lang w:val="fr-FR"/>
        </w:rPr>
        <w:t>Grande Grammaire Historique du Français</w:t>
      </w:r>
    </w:p>
    <w:p w:rsidR="003D0F72" w:rsidRPr="003D0F72" w:rsidRDefault="003D0F72" w:rsidP="003D0F72">
      <w:pPr>
        <w:rPr>
          <w:lang w:val="fr-FR"/>
        </w:rPr>
      </w:pPr>
      <w:r w:rsidRPr="003D0F72">
        <w:rPr>
          <w:lang w:val="fr-FR"/>
        </w:rPr>
        <w:t>GGHF</w:t>
      </w:r>
    </w:p>
    <w:p w:rsidR="003D0F72" w:rsidRPr="003D0F72" w:rsidRDefault="003D0F72" w:rsidP="003D0F72">
      <w:pPr>
        <w:rPr>
          <w:lang w:val="fr-FR"/>
        </w:rPr>
      </w:pPr>
    </w:p>
    <w:p w:rsidR="00A37E79" w:rsidRPr="003D0F72" w:rsidRDefault="00A37E79">
      <w:pPr>
        <w:rPr>
          <w:b/>
          <w:sz w:val="28"/>
          <w:lang w:val="fr-FR"/>
        </w:rPr>
      </w:pPr>
      <w:r w:rsidRPr="003D0F72">
        <w:rPr>
          <w:b/>
          <w:sz w:val="28"/>
          <w:lang w:val="fr-FR"/>
        </w:rPr>
        <w:t>Index lexical</w:t>
      </w:r>
    </w:p>
    <w:p w:rsidR="00A37E79" w:rsidRPr="00A25684" w:rsidRDefault="00A25684">
      <w:pPr>
        <w:rPr>
          <w:lang w:val="fr-FR"/>
        </w:rPr>
      </w:pPr>
      <w:r w:rsidRPr="00A25684">
        <w:rPr>
          <w:lang w:val="fr-FR"/>
        </w:rPr>
        <w:t>(toutes les Parties sauf la Partie 3)</w:t>
      </w:r>
    </w:p>
    <w:p w:rsidR="00A25684" w:rsidRPr="003D0F72" w:rsidRDefault="00A25684">
      <w:pPr>
        <w:rPr>
          <w:b/>
          <w:sz w:val="28"/>
          <w:lang w:val="fr-FR"/>
        </w:rPr>
      </w:pPr>
    </w:p>
    <w:p w:rsidR="00A37E79" w:rsidRPr="003D0F72" w:rsidRDefault="00A678A1">
      <w:pPr>
        <w:rPr>
          <w:b/>
          <w:sz w:val="28"/>
          <w:lang w:val="fr-FR"/>
        </w:rPr>
      </w:pPr>
      <w:r>
        <w:rPr>
          <w:b/>
          <w:sz w:val="28"/>
          <w:lang w:val="fr-FR"/>
        </w:rPr>
        <w:t>Mode d</w:t>
      </w:r>
      <w:r w:rsidRPr="00A678A1">
        <w:rPr>
          <w:b/>
          <w:sz w:val="28"/>
          <w:lang w:val="fr-FR"/>
        </w:rPr>
        <w:t>’</w:t>
      </w:r>
      <w:r w:rsidR="00A37E79" w:rsidRPr="003D0F72">
        <w:rPr>
          <w:b/>
          <w:sz w:val="28"/>
          <w:lang w:val="fr-FR"/>
        </w:rPr>
        <w:t>emploi</w:t>
      </w:r>
    </w:p>
    <w:p w:rsidR="00A37E79" w:rsidRDefault="00A37E79">
      <w:pPr>
        <w:rPr>
          <w:ins w:id="0" w:author="Galipette" w:date="2020-10-06T23:44:00Z"/>
          <w:lang w:val="fr-FR"/>
        </w:rPr>
      </w:pPr>
    </w:p>
    <w:p w:rsidR="00D6036E" w:rsidRDefault="00D6036E">
      <w:pPr>
        <w:rPr>
          <w:lang w:val="fr-FR"/>
        </w:rPr>
      </w:pPr>
    </w:p>
    <w:p w:rsidR="00D6036E" w:rsidRDefault="00D6036E" w:rsidP="00D6036E">
      <w:pPr>
        <w:rPr>
          <w:lang w:val="fr-FR"/>
        </w:rPr>
      </w:pPr>
      <w:r>
        <w:rPr>
          <w:lang w:val="fr-FR"/>
        </w:rPr>
        <w:t>L</w:t>
      </w:r>
      <w:r w:rsidR="00A678A1">
        <w:rPr>
          <w:lang w:val="fr-FR"/>
        </w:rPr>
        <w:t>’</w:t>
      </w:r>
      <w:r>
        <w:rPr>
          <w:lang w:val="fr-FR"/>
        </w:rPr>
        <w:t>accès par défaut de l</w:t>
      </w:r>
      <w:r w:rsidR="00A678A1">
        <w:rPr>
          <w:lang w:val="fr-FR"/>
        </w:rPr>
        <w:t>’</w:t>
      </w:r>
      <w:r>
        <w:rPr>
          <w:lang w:val="fr-FR"/>
        </w:rPr>
        <w:t xml:space="preserve">index est par les entrées, en première colonne. Ces entrées peuvent survenir dans un contexte particulier, qui est indiqué en deuxième colonne : </w:t>
      </w:r>
      <w:r w:rsidRPr="00D6036E">
        <w:rPr>
          <w:i/>
          <w:lang w:val="fr-FR"/>
        </w:rPr>
        <w:t>d'autant que</w:t>
      </w:r>
      <w:r>
        <w:rPr>
          <w:lang w:val="fr-FR"/>
        </w:rPr>
        <w:t xml:space="preserve"> par exemple sera répertorié sous </w:t>
      </w:r>
      <w:r w:rsidRPr="00D6036E">
        <w:rPr>
          <w:i/>
          <w:lang w:val="fr-FR"/>
        </w:rPr>
        <w:t>autant</w:t>
      </w:r>
      <w:r>
        <w:rPr>
          <w:lang w:val="fr-FR"/>
        </w:rPr>
        <w:t xml:space="preserve">, avec la précision </w:t>
      </w:r>
      <w:r w:rsidRPr="00D6036E">
        <w:rPr>
          <w:i/>
          <w:lang w:val="fr-FR"/>
        </w:rPr>
        <w:t>(d'- que)</w:t>
      </w:r>
      <w:r>
        <w:rPr>
          <w:lang w:val="fr-FR"/>
        </w:rPr>
        <w:t xml:space="preserve"> dans la colonne </w:t>
      </w:r>
      <w:r w:rsidR="001551BC">
        <w:rPr>
          <w:lang w:val="fr-FR"/>
        </w:rPr>
        <w:t>"</w:t>
      </w:r>
      <w:r>
        <w:rPr>
          <w:lang w:val="fr-FR"/>
        </w:rPr>
        <w:t>contexte</w:t>
      </w:r>
      <w:r w:rsidR="001551BC">
        <w:rPr>
          <w:lang w:val="fr-FR"/>
        </w:rPr>
        <w:t>"</w:t>
      </w:r>
      <w:r>
        <w:rPr>
          <w:lang w:val="fr-FR"/>
        </w:rPr>
        <w:t>.</w:t>
      </w:r>
    </w:p>
    <w:p w:rsidR="00D6036E" w:rsidRDefault="00D6036E" w:rsidP="00D6036E">
      <w:pPr>
        <w:ind w:firstLine="567"/>
        <w:rPr>
          <w:lang w:val="fr-FR"/>
        </w:rPr>
      </w:pPr>
      <w:r>
        <w:rPr>
          <w:lang w:val="fr-FR"/>
        </w:rPr>
        <w:t>Suivent trois colonnes qui donnent des informations sur la période (lat., AF, etc.), la langue (l</w:t>
      </w:r>
      <w:r w:rsidR="00A678A1">
        <w:rPr>
          <w:lang w:val="fr-FR"/>
        </w:rPr>
        <w:t>’</w:t>
      </w:r>
      <w:r>
        <w:rPr>
          <w:lang w:val="fr-FR"/>
        </w:rPr>
        <w:t xml:space="preserve">entrée </w:t>
      </w:r>
      <w:proofErr w:type="spellStart"/>
      <w:r w:rsidRPr="00D6036E">
        <w:rPr>
          <w:i/>
          <w:lang w:val="fr-FR"/>
        </w:rPr>
        <w:t>azúcar</w:t>
      </w:r>
      <w:proofErr w:type="spellEnd"/>
      <w:r>
        <w:rPr>
          <w:lang w:val="fr-FR"/>
        </w:rPr>
        <w:t xml:space="preserve"> sera marqué </w:t>
      </w:r>
      <w:r w:rsidRPr="00D6036E">
        <w:rPr>
          <w:i/>
          <w:lang w:val="fr-FR"/>
        </w:rPr>
        <w:t>esp.</w:t>
      </w:r>
      <w:r>
        <w:rPr>
          <w:lang w:val="fr-FR"/>
        </w:rPr>
        <w:t>) et d</w:t>
      </w:r>
      <w:r w:rsidR="00A678A1">
        <w:rPr>
          <w:lang w:val="fr-FR"/>
        </w:rPr>
        <w:t>’</w:t>
      </w:r>
      <w:r>
        <w:rPr>
          <w:lang w:val="fr-FR"/>
        </w:rPr>
        <w:t>autres attributs (telle la catégorie grammaticale : pour l</w:t>
      </w:r>
      <w:r w:rsidR="00A678A1">
        <w:rPr>
          <w:lang w:val="fr-FR"/>
        </w:rPr>
        <w:t>’</w:t>
      </w:r>
      <w:r>
        <w:rPr>
          <w:lang w:val="fr-FR"/>
        </w:rPr>
        <w:t xml:space="preserve">entrée </w:t>
      </w:r>
      <w:r w:rsidRPr="001551BC">
        <w:rPr>
          <w:i/>
          <w:lang w:val="fr-FR"/>
        </w:rPr>
        <w:t>bien</w:t>
      </w:r>
      <w:r w:rsidR="001551BC">
        <w:rPr>
          <w:lang w:val="fr-FR"/>
        </w:rPr>
        <w:t xml:space="preserve">, la colonne "attribut" précisera </w:t>
      </w:r>
      <w:r w:rsidR="001551BC" w:rsidRPr="001551BC">
        <w:rPr>
          <w:i/>
          <w:lang w:val="fr-FR"/>
        </w:rPr>
        <w:t>adv. concessif</w:t>
      </w:r>
      <w:r w:rsidR="001551BC">
        <w:rPr>
          <w:lang w:val="fr-FR"/>
        </w:rPr>
        <w:t>).</w:t>
      </w:r>
    </w:p>
    <w:p w:rsidR="001551BC" w:rsidRDefault="001551BC" w:rsidP="00D6036E">
      <w:pPr>
        <w:ind w:firstLine="567"/>
        <w:rPr>
          <w:lang w:val="fr-FR"/>
        </w:rPr>
      </w:pPr>
      <w:r>
        <w:rPr>
          <w:lang w:val="fr-FR"/>
        </w:rPr>
        <w:t>L</w:t>
      </w:r>
      <w:r w:rsidR="00A678A1">
        <w:rPr>
          <w:lang w:val="fr-FR"/>
        </w:rPr>
        <w:t>’</w:t>
      </w:r>
      <w:r>
        <w:rPr>
          <w:lang w:val="fr-FR"/>
        </w:rPr>
        <w:t>entrée peut avoir des variantes qui ne justifient pas une entrée séparée. Elles sont indiquées dans les colonnes "variante 1", "variante 2", "variante 3" et "variante 4". Ainsi l</w:t>
      </w:r>
      <w:r w:rsidR="00A678A1">
        <w:rPr>
          <w:lang w:val="fr-FR"/>
        </w:rPr>
        <w:t>’</w:t>
      </w:r>
      <w:r>
        <w:rPr>
          <w:lang w:val="fr-FR"/>
        </w:rPr>
        <w:t xml:space="preserve">entrée </w:t>
      </w:r>
      <w:r w:rsidRPr="001551BC">
        <w:rPr>
          <w:i/>
          <w:lang w:val="fr-FR"/>
        </w:rPr>
        <w:t>côté</w:t>
      </w:r>
      <w:r>
        <w:rPr>
          <w:lang w:val="fr-FR"/>
        </w:rPr>
        <w:t xml:space="preserve"> (contexte : </w:t>
      </w:r>
      <w:r w:rsidRPr="001551BC">
        <w:rPr>
          <w:i/>
          <w:lang w:val="fr-FR"/>
        </w:rPr>
        <w:t>(d'un -)</w:t>
      </w:r>
      <w:r>
        <w:rPr>
          <w:lang w:val="fr-FR"/>
        </w:rPr>
        <w:t xml:space="preserve">) aura les variantes </w:t>
      </w:r>
      <w:r w:rsidRPr="001551BC">
        <w:rPr>
          <w:i/>
          <w:lang w:val="fr-FR"/>
        </w:rPr>
        <w:t>à côté de</w:t>
      </w:r>
      <w:r>
        <w:rPr>
          <w:lang w:val="fr-FR"/>
        </w:rPr>
        <w:t xml:space="preserve"> et de </w:t>
      </w:r>
      <w:r w:rsidRPr="001551BC">
        <w:rPr>
          <w:i/>
          <w:lang w:val="fr-FR"/>
        </w:rPr>
        <w:t>côté de</w:t>
      </w:r>
      <w:r>
        <w:rPr>
          <w:lang w:val="fr-FR"/>
        </w:rPr>
        <w:t>.</w:t>
      </w:r>
    </w:p>
    <w:p w:rsidR="001551BC" w:rsidRDefault="001551BC" w:rsidP="00D6036E">
      <w:pPr>
        <w:ind w:firstLine="567"/>
        <w:rPr>
          <w:lang w:val="fr-FR"/>
        </w:rPr>
      </w:pPr>
      <w:r>
        <w:rPr>
          <w:lang w:val="fr-FR"/>
        </w:rPr>
        <w:t xml:space="preserve">Enfin, la colonne "renvoi à une pagination" </w:t>
      </w:r>
      <w:r w:rsidR="009C59C3">
        <w:rPr>
          <w:lang w:val="fr-FR"/>
        </w:rPr>
        <w:t xml:space="preserve">indique </w:t>
      </w:r>
      <w:r>
        <w:rPr>
          <w:lang w:val="fr-FR"/>
        </w:rPr>
        <w:t>les numéros de page concernés et la colonne "renvoi à une autre entrée</w:t>
      </w:r>
      <w:r w:rsidR="00A678A1">
        <w:rPr>
          <w:lang w:val="fr-FR"/>
        </w:rPr>
        <w:t>"</w:t>
      </w:r>
      <w:r>
        <w:rPr>
          <w:lang w:val="fr-FR"/>
        </w:rPr>
        <w:t>, d</w:t>
      </w:r>
      <w:r w:rsidR="00A678A1">
        <w:rPr>
          <w:lang w:val="fr-FR"/>
        </w:rPr>
        <w:t>’</w:t>
      </w:r>
      <w:r>
        <w:rPr>
          <w:lang w:val="fr-FR"/>
        </w:rPr>
        <w:t>autres entrées de l</w:t>
      </w:r>
      <w:r w:rsidR="00A678A1">
        <w:rPr>
          <w:lang w:val="fr-FR"/>
        </w:rPr>
        <w:t>’</w:t>
      </w:r>
      <w:r>
        <w:rPr>
          <w:lang w:val="fr-FR"/>
        </w:rPr>
        <w:t xml:space="preserve">index lexical </w:t>
      </w:r>
      <w:r w:rsidR="009C59C3">
        <w:rPr>
          <w:lang w:val="fr-FR"/>
        </w:rPr>
        <w:t>qui renseignent sur le mot en question.</w:t>
      </w:r>
    </w:p>
    <w:p w:rsidR="002F159D" w:rsidRDefault="006B0A8A" w:rsidP="00D6036E">
      <w:pPr>
        <w:ind w:firstLine="567"/>
        <w:rPr>
          <w:lang w:val="fr-FR"/>
        </w:rPr>
      </w:pPr>
      <w:r>
        <w:rPr>
          <w:lang w:val="fr-FR"/>
        </w:rPr>
        <w:t>Précisons encore que la colonne "astérisque" qui précède la colonne "entrée" contient, le cas échéant, les signes * (agrammatical) et ° (reconstruit). Leur séparation du mot auquel ils appartiennent permet le classement alphabétique de celui-ci (ainsi que la recherche incluant le début de mot pour ces items).</w:t>
      </w:r>
    </w:p>
    <w:p w:rsidR="006B0A8A" w:rsidRDefault="006B0A8A" w:rsidP="00D6036E">
      <w:pPr>
        <w:ind w:firstLine="567"/>
        <w:rPr>
          <w:lang w:val="fr-FR"/>
        </w:rPr>
      </w:pPr>
      <w:bookmarkStart w:id="1" w:name="_GoBack"/>
      <w:bookmarkEnd w:id="1"/>
    </w:p>
    <w:p w:rsidR="00B6363F" w:rsidRDefault="00B6363F" w:rsidP="00B6363F">
      <w:pPr>
        <w:ind w:firstLine="567"/>
        <w:rPr>
          <w:lang w:val="fr-FR"/>
        </w:rPr>
      </w:pPr>
      <w:r>
        <w:rPr>
          <w:lang w:val="fr-FR"/>
        </w:rPr>
        <w:t>L'index lexical est fourni en deux formats : .</w:t>
      </w:r>
      <w:proofErr w:type="spellStart"/>
      <w:r>
        <w:rPr>
          <w:lang w:val="fr-FR"/>
        </w:rPr>
        <w:t>xlsx</w:t>
      </w:r>
      <w:proofErr w:type="spellEnd"/>
      <w:r>
        <w:rPr>
          <w:lang w:val="fr-FR"/>
        </w:rPr>
        <w:t xml:space="preserve"> (Excel) et .</w:t>
      </w:r>
      <w:proofErr w:type="spellStart"/>
      <w:r>
        <w:rPr>
          <w:lang w:val="fr-FR"/>
        </w:rPr>
        <w:t>txt</w:t>
      </w:r>
      <w:proofErr w:type="spellEnd"/>
      <w:r>
        <w:rPr>
          <w:lang w:val="fr-FR"/>
        </w:rPr>
        <w:t xml:space="preserve"> (délimité par des tabulations, encodage Unicode). Le format .</w:t>
      </w:r>
      <w:proofErr w:type="spellStart"/>
      <w:r>
        <w:rPr>
          <w:lang w:val="fr-FR"/>
        </w:rPr>
        <w:t>xlsx</w:t>
      </w:r>
      <w:proofErr w:type="spellEnd"/>
      <w:r>
        <w:rPr>
          <w:lang w:val="fr-FR"/>
        </w:rPr>
        <w:t xml:space="preserve"> permet des recherches automatiques ainsi que le tri par colonne : on pourra par exemple trier en fonction de la colonne "langue", ce qui affichera toutes les entrées en fonction du contenu de cette colonne, etc. Universel, le format .</w:t>
      </w:r>
      <w:proofErr w:type="spellStart"/>
      <w:r>
        <w:rPr>
          <w:lang w:val="fr-FR"/>
        </w:rPr>
        <w:t>txt</w:t>
      </w:r>
      <w:proofErr w:type="spellEnd"/>
      <w:r>
        <w:rPr>
          <w:lang w:val="fr-FR"/>
        </w:rPr>
        <w:t xml:space="preserve"> permet l'importation </w:t>
      </w:r>
      <w:r w:rsidR="00342982">
        <w:rPr>
          <w:lang w:val="fr-FR"/>
        </w:rPr>
        <w:t xml:space="preserve">de </w:t>
      </w:r>
      <w:r>
        <w:rPr>
          <w:lang w:val="fr-FR"/>
        </w:rPr>
        <w:t xml:space="preserve">l'index dans le logiciel de choix de l'usager, par exemple dans une base de données, où des recherches automatiques avec des expressions régulières et sur plusieurs colonnes à la fois sont possibles. </w:t>
      </w:r>
    </w:p>
    <w:p w:rsidR="00B54175" w:rsidRDefault="00B54175" w:rsidP="00D6036E">
      <w:pPr>
        <w:ind w:firstLine="567"/>
        <w:rPr>
          <w:lang w:val="fr-FR"/>
        </w:rPr>
      </w:pPr>
    </w:p>
    <w:p w:rsidR="005843EF" w:rsidRDefault="005843EF" w:rsidP="00B54175">
      <w:pPr>
        <w:rPr>
          <w:lang w:val="fr-FR"/>
        </w:rPr>
      </w:pPr>
    </w:p>
    <w:p w:rsidR="005843EF" w:rsidRDefault="005843EF" w:rsidP="00B54175">
      <w:pPr>
        <w:rPr>
          <w:lang w:val="fr-FR"/>
        </w:rPr>
      </w:pPr>
    </w:p>
    <w:sectPr w:rsidR="005843E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A2821"/>
    <w:multiLevelType w:val="hybridMultilevel"/>
    <w:tmpl w:val="742056EA"/>
    <w:lvl w:ilvl="0" w:tplc="64D8428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lipette">
    <w15:presenceInfo w15:providerId="None" w15:userId="Galipet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9"/>
    <w:rsid w:val="0000268B"/>
    <w:rsid w:val="0000613C"/>
    <w:rsid w:val="00011299"/>
    <w:rsid w:val="00013BAB"/>
    <w:rsid w:val="00017A6C"/>
    <w:rsid w:val="00023752"/>
    <w:rsid w:val="0002377D"/>
    <w:rsid w:val="00024CE8"/>
    <w:rsid w:val="00026BE7"/>
    <w:rsid w:val="00031A26"/>
    <w:rsid w:val="00035ABC"/>
    <w:rsid w:val="00037AC1"/>
    <w:rsid w:val="00040861"/>
    <w:rsid w:val="00040A47"/>
    <w:rsid w:val="0004266F"/>
    <w:rsid w:val="00042760"/>
    <w:rsid w:val="0004536D"/>
    <w:rsid w:val="00054E40"/>
    <w:rsid w:val="000565CB"/>
    <w:rsid w:val="000609A0"/>
    <w:rsid w:val="00061BF1"/>
    <w:rsid w:val="000633FD"/>
    <w:rsid w:val="00064591"/>
    <w:rsid w:val="00091700"/>
    <w:rsid w:val="00095ABE"/>
    <w:rsid w:val="000976E5"/>
    <w:rsid w:val="00097949"/>
    <w:rsid w:val="000A05C4"/>
    <w:rsid w:val="000A08E5"/>
    <w:rsid w:val="000A0B75"/>
    <w:rsid w:val="000A0C4C"/>
    <w:rsid w:val="000A191A"/>
    <w:rsid w:val="000A3784"/>
    <w:rsid w:val="000A43B1"/>
    <w:rsid w:val="000A564D"/>
    <w:rsid w:val="000B15F0"/>
    <w:rsid w:val="000B24FC"/>
    <w:rsid w:val="000B251E"/>
    <w:rsid w:val="000B659F"/>
    <w:rsid w:val="000B7F55"/>
    <w:rsid w:val="000C0241"/>
    <w:rsid w:val="000C1146"/>
    <w:rsid w:val="000C2448"/>
    <w:rsid w:val="000C2926"/>
    <w:rsid w:val="000C402E"/>
    <w:rsid w:val="000C62C3"/>
    <w:rsid w:val="000D146B"/>
    <w:rsid w:val="000D3378"/>
    <w:rsid w:val="000D447B"/>
    <w:rsid w:val="000D6BD8"/>
    <w:rsid w:val="000D7963"/>
    <w:rsid w:val="000E0829"/>
    <w:rsid w:val="000E1D6B"/>
    <w:rsid w:val="000E1EED"/>
    <w:rsid w:val="000E203E"/>
    <w:rsid w:val="000E59B5"/>
    <w:rsid w:val="000E60FB"/>
    <w:rsid w:val="000E73CC"/>
    <w:rsid w:val="000F2E72"/>
    <w:rsid w:val="000F474C"/>
    <w:rsid w:val="000F4B2A"/>
    <w:rsid w:val="000F56DB"/>
    <w:rsid w:val="000F5CF2"/>
    <w:rsid w:val="00103254"/>
    <w:rsid w:val="00103FF4"/>
    <w:rsid w:val="0010513B"/>
    <w:rsid w:val="001060F9"/>
    <w:rsid w:val="00107057"/>
    <w:rsid w:val="0011096A"/>
    <w:rsid w:val="00112036"/>
    <w:rsid w:val="00115DA9"/>
    <w:rsid w:val="00116425"/>
    <w:rsid w:val="00120040"/>
    <w:rsid w:val="0012195E"/>
    <w:rsid w:val="00121BB4"/>
    <w:rsid w:val="00123C0F"/>
    <w:rsid w:val="00124BBD"/>
    <w:rsid w:val="00125850"/>
    <w:rsid w:val="00126E23"/>
    <w:rsid w:val="0013144B"/>
    <w:rsid w:val="001326EE"/>
    <w:rsid w:val="00135882"/>
    <w:rsid w:val="001362DA"/>
    <w:rsid w:val="001405A3"/>
    <w:rsid w:val="00141C18"/>
    <w:rsid w:val="001460B2"/>
    <w:rsid w:val="00146EBB"/>
    <w:rsid w:val="00152731"/>
    <w:rsid w:val="00152FD4"/>
    <w:rsid w:val="0015405D"/>
    <w:rsid w:val="001551BC"/>
    <w:rsid w:val="00157CC9"/>
    <w:rsid w:val="00162C44"/>
    <w:rsid w:val="001662BC"/>
    <w:rsid w:val="00170CA3"/>
    <w:rsid w:val="00172BDA"/>
    <w:rsid w:val="001743A8"/>
    <w:rsid w:val="00181421"/>
    <w:rsid w:val="00182879"/>
    <w:rsid w:val="00182B1E"/>
    <w:rsid w:val="001848B8"/>
    <w:rsid w:val="00185317"/>
    <w:rsid w:val="0018685A"/>
    <w:rsid w:val="00186CD5"/>
    <w:rsid w:val="0018751B"/>
    <w:rsid w:val="00187608"/>
    <w:rsid w:val="0019102F"/>
    <w:rsid w:val="00192F39"/>
    <w:rsid w:val="00193F8E"/>
    <w:rsid w:val="001950F3"/>
    <w:rsid w:val="001A2DE7"/>
    <w:rsid w:val="001A3D71"/>
    <w:rsid w:val="001A4CD0"/>
    <w:rsid w:val="001A5B4A"/>
    <w:rsid w:val="001A7C09"/>
    <w:rsid w:val="001B5B2C"/>
    <w:rsid w:val="001C343F"/>
    <w:rsid w:val="001D18CE"/>
    <w:rsid w:val="001D3932"/>
    <w:rsid w:val="001D507C"/>
    <w:rsid w:val="001D7FC4"/>
    <w:rsid w:val="001E102C"/>
    <w:rsid w:val="001E2BBB"/>
    <w:rsid w:val="001E34EB"/>
    <w:rsid w:val="001E5E6A"/>
    <w:rsid w:val="001E772B"/>
    <w:rsid w:val="001F28F9"/>
    <w:rsid w:val="001F34AA"/>
    <w:rsid w:val="001F5238"/>
    <w:rsid w:val="001F6530"/>
    <w:rsid w:val="00205F34"/>
    <w:rsid w:val="002079E4"/>
    <w:rsid w:val="00210EEE"/>
    <w:rsid w:val="002140DF"/>
    <w:rsid w:val="00214235"/>
    <w:rsid w:val="0021488A"/>
    <w:rsid w:val="002148BE"/>
    <w:rsid w:val="00214A43"/>
    <w:rsid w:val="002156AF"/>
    <w:rsid w:val="00223F80"/>
    <w:rsid w:val="0023283E"/>
    <w:rsid w:val="00234694"/>
    <w:rsid w:val="00234747"/>
    <w:rsid w:val="00235B3F"/>
    <w:rsid w:val="00240F4D"/>
    <w:rsid w:val="00243EB7"/>
    <w:rsid w:val="002442D1"/>
    <w:rsid w:val="00245AF4"/>
    <w:rsid w:val="00245E08"/>
    <w:rsid w:val="00250163"/>
    <w:rsid w:val="002512EB"/>
    <w:rsid w:val="002531AD"/>
    <w:rsid w:val="00253CF0"/>
    <w:rsid w:val="0025438D"/>
    <w:rsid w:val="00256D1D"/>
    <w:rsid w:val="00261307"/>
    <w:rsid w:val="0026376F"/>
    <w:rsid w:val="00263F55"/>
    <w:rsid w:val="00264DDC"/>
    <w:rsid w:val="00272731"/>
    <w:rsid w:val="00273A5D"/>
    <w:rsid w:val="002752EA"/>
    <w:rsid w:val="00277119"/>
    <w:rsid w:val="002808DA"/>
    <w:rsid w:val="00280BA3"/>
    <w:rsid w:val="0028321D"/>
    <w:rsid w:val="0028458E"/>
    <w:rsid w:val="0028490E"/>
    <w:rsid w:val="002879D3"/>
    <w:rsid w:val="00287B2B"/>
    <w:rsid w:val="002938B7"/>
    <w:rsid w:val="00297256"/>
    <w:rsid w:val="00297ED8"/>
    <w:rsid w:val="002A112F"/>
    <w:rsid w:val="002A2B27"/>
    <w:rsid w:val="002A5AC6"/>
    <w:rsid w:val="002A6FC4"/>
    <w:rsid w:val="002B4193"/>
    <w:rsid w:val="002B7368"/>
    <w:rsid w:val="002C0119"/>
    <w:rsid w:val="002C1241"/>
    <w:rsid w:val="002C1C3D"/>
    <w:rsid w:val="002C4832"/>
    <w:rsid w:val="002D0ADE"/>
    <w:rsid w:val="002D0B21"/>
    <w:rsid w:val="002D24BD"/>
    <w:rsid w:val="002D55FC"/>
    <w:rsid w:val="002D64CC"/>
    <w:rsid w:val="002D76B5"/>
    <w:rsid w:val="002E0E7D"/>
    <w:rsid w:val="002E1CDE"/>
    <w:rsid w:val="002E5201"/>
    <w:rsid w:val="002F0A57"/>
    <w:rsid w:val="002F1422"/>
    <w:rsid w:val="002F159D"/>
    <w:rsid w:val="002F1CAA"/>
    <w:rsid w:val="002F2AD8"/>
    <w:rsid w:val="002F557B"/>
    <w:rsid w:val="002F569F"/>
    <w:rsid w:val="002F5B64"/>
    <w:rsid w:val="002F7536"/>
    <w:rsid w:val="002F7C39"/>
    <w:rsid w:val="00300354"/>
    <w:rsid w:val="003009C9"/>
    <w:rsid w:val="0030147D"/>
    <w:rsid w:val="0030504C"/>
    <w:rsid w:val="0030741D"/>
    <w:rsid w:val="00307E12"/>
    <w:rsid w:val="0031192F"/>
    <w:rsid w:val="00314473"/>
    <w:rsid w:val="00314FFA"/>
    <w:rsid w:val="00316137"/>
    <w:rsid w:val="00317B28"/>
    <w:rsid w:val="003203D6"/>
    <w:rsid w:val="0032378B"/>
    <w:rsid w:val="00330CBB"/>
    <w:rsid w:val="00332D69"/>
    <w:rsid w:val="00334674"/>
    <w:rsid w:val="0033780B"/>
    <w:rsid w:val="003419CB"/>
    <w:rsid w:val="00341C41"/>
    <w:rsid w:val="00342982"/>
    <w:rsid w:val="003446E3"/>
    <w:rsid w:val="00344A8C"/>
    <w:rsid w:val="00346349"/>
    <w:rsid w:val="003476B7"/>
    <w:rsid w:val="00347F6F"/>
    <w:rsid w:val="00354371"/>
    <w:rsid w:val="0035538F"/>
    <w:rsid w:val="00355AEA"/>
    <w:rsid w:val="0036077F"/>
    <w:rsid w:val="00360B92"/>
    <w:rsid w:val="00362AB8"/>
    <w:rsid w:val="00365A33"/>
    <w:rsid w:val="00367FAB"/>
    <w:rsid w:val="00367FFA"/>
    <w:rsid w:val="00371F7F"/>
    <w:rsid w:val="003779D4"/>
    <w:rsid w:val="003817D1"/>
    <w:rsid w:val="003839CD"/>
    <w:rsid w:val="00384CE4"/>
    <w:rsid w:val="00385FAE"/>
    <w:rsid w:val="003876FC"/>
    <w:rsid w:val="00396E88"/>
    <w:rsid w:val="0039709F"/>
    <w:rsid w:val="003970C1"/>
    <w:rsid w:val="003A0D62"/>
    <w:rsid w:val="003A49A7"/>
    <w:rsid w:val="003A52E0"/>
    <w:rsid w:val="003A7564"/>
    <w:rsid w:val="003B0756"/>
    <w:rsid w:val="003B0DBB"/>
    <w:rsid w:val="003B1B25"/>
    <w:rsid w:val="003B2412"/>
    <w:rsid w:val="003B5DBE"/>
    <w:rsid w:val="003C064E"/>
    <w:rsid w:val="003C0D4E"/>
    <w:rsid w:val="003C39C4"/>
    <w:rsid w:val="003C6279"/>
    <w:rsid w:val="003D0F72"/>
    <w:rsid w:val="003D15D5"/>
    <w:rsid w:val="003D2A72"/>
    <w:rsid w:val="003D4C83"/>
    <w:rsid w:val="003D655C"/>
    <w:rsid w:val="003E0350"/>
    <w:rsid w:val="003E0B8B"/>
    <w:rsid w:val="003E3818"/>
    <w:rsid w:val="003E3B4F"/>
    <w:rsid w:val="003E7E6B"/>
    <w:rsid w:val="003F07F6"/>
    <w:rsid w:val="003F75CE"/>
    <w:rsid w:val="004005E4"/>
    <w:rsid w:val="00401179"/>
    <w:rsid w:val="00402583"/>
    <w:rsid w:val="004031D0"/>
    <w:rsid w:val="00404333"/>
    <w:rsid w:val="004043B4"/>
    <w:rsid w:val="00404E5D"/>
    <w:rsid w:val="004066A0"/>
    <w:rsid w:val="00411CC8"/>
    <w:rsid w:val="00413527"/>
    <w:rsid w:val="0041529A"/>
    <w:rsid w:val="00415EDB"/>
    <w:rsid w:val="00417802"/>
    <w:rsid w:val="00420105"/>
    <w:rsid w:val="00420DA3"/>
    <w:rsid w:val="00421879"/>
    <w:rsid w:val="0042245C"/>
    <w:rsid w:val="00423AE7"/>
    <w:rsid w:val="00424ECD"/>
    <w:rsid w:val="00427AFD"/>
    <w:rsid w:val="0043063A"/>
    <w:rsid w:val="00430D3F"/>
    <w:rsid w:val="00432072"/>
    <w:rsid w:val="00432363"/>
    <w:rsid w:val="00436EAD"/>
    <w:rsid w:val="004412E9"/>
    <w:rsid w:val="0044152E"/>
    <w:rsid w:val="004420AE"/>
    <w:rsid w:val="00442E71"/>
    <w:rsid w:val="00445CAA"/>
    <w:rsid w:val="00450A32"/>
    <w:rsid w:val="00455214"/>
    <w:rsid w:val="00455667"/>
    <w:rsid w:val="00457F7F"/>
    <w:rsid w:val="004627B4"/>
    <w:rsid w:val="00462F45"/>
    <w:rsid w:val="00463B84"/>
    <w:rsid w:val="004659FF"/>
    <w:rsid w:val="00466E1E"/>
    <w:rsid w:val="00467C7D"/>
    <w:rsid w:val="00475041"/>
    <w:rsid w:val="004764E4"/>
    <w:rsid w:val="00484CFA"/>
    <w:rsid w:val="00485F5B"/>
    <w:rsid w:val="00486DAB"/>
    <w:rsid w:val="0048761C"/>
    <w:rsid w:val="00487FA1"/>
    <w:rsid w:val="0049118A"/>
    <w:rsid w:val="00496561"/>
    <w:rsid w:val="004A2DB2"/>
    <w:rsid w:val="004A32FD"/>
    <w:rsid w:val="004A338E"/>
    <w:rsid w:val="004A5D4E"/>
    <w:rsid w:val="004A7289"/>
    <w:rsid w:val="004A7600"/>
    <w:rsid w:val="004A78D5"/>
    <w:rsid w:val="004C2305"/>
    <w:rsid w:val="004C4B8A"/>
    <w:rsid w:val="004C5F00"/>
    <w:rsid w:val="004C6341"/>
    <w:rsid w:val="004C6681"/>
    <w:rsid w:val="004D0178"/>
    <w:rsid w:val="004D01E5"/>
    <w:rsid w:val="004D08A8"/>
    <w:rsid w:val="004D1B92"/>
    <w:rsid w:val="004D273D"/>
    <w:rsid w:val="004D549C"/>
    <w:rsid w:val="004D6B88"/>
    <w:rsid w:val="004E00B9"/>
    <w:rsid w:val="004E4523"/>
    <w:rsid w:val="004E5157"/>
    <w:rsid w:val="004E68BA"/>
    <w:rsid w:val="004E7285"/>
    <w:rsid w:val="004F0445"/>
    <w:rsid w:val="004F542D"/>
    <w:rsid w:val="004F55E1"/>
    <w:rsid w:val="00500BB1"/>
    <w:rsid w:val="0050110D"/>
    <w:rsid w:val="00501D54"/>
    <w:rsid w:val="0050272D"/>
    <w:rsid w:val="0050399B"/>
    <w:rsid w:val="00504322"/>
    <w:rsid w:val="00506561"/>
    <w:rsid w:val="00507E03"/>
    <w:rsid w:val="00510CDD"/>
    <w:rsid w:val="0051145A"/>
    <w:rsid w:val="0051170E"/>
    <w:rsid w:val="005117E8"/>
    <w:rsid w:val="00514EC3"/>
    <w:rsid w:val="005155D1"/>
    <w:rsid w:val="00516A1D"/>
    <w:rsid w:val="00516CB9"/>
    <w:rsid w:val="00520321"/>
    <w:rsid w:val="00523C27"/>
    <w:rsid w:val="005347C3"/>
    <w:rsid w:val="005349B3"/>
    <w:rsid w:val="00534DF0"/>
    <w:rsid w:val="00535D48"/>
    <w:rsid w:val="005365F7"/>
    <w:rsid w:val="005413D0"/>
    <w:rsid w:val="00542DA8"/>
    <w:rsid w:val="005432B5"/>
    <w:rsid w:val="00546C9F"/>
    <w:rsid w:val="00550417"/>
    <w:rsid w:val="00551C86"/>
    <w:rsid w:val="00551FEA"/>
    <w:rsid w:val="00553627"/>
    <w:rsid w:val="00554F71"/>
    <w:rsid w:val="005645D3"/>
    <w:rsid w:val="0056555B"/>
    <w:rsid w:val="0056737A"/>
    <w:rsid w:val="005706B4"/>
    <w:rsid w:val="00571591"/>
    <w:rsid w:val="00572AE7"/>
    <w:rsid w:val="00575436"/>
    <w:rsid w:val="0058376C"/>
    <w:rsid w:val="005843EF"/>
    <w:rsid w:val="005856D7"/>
    <w:rsid w:val="005857BA"/>
    <w:rsid w:val="00587750"/>
    <w:rsid w:val="005937C5"/>
    <w:rsid w:val="00594250"/>
    <w:rsid w:val="00594519"/>
    <w:rsid w:val="00594701"/>
    <w:rsid w:val="00596D6F"/>
    <w:rsid w:val="005974F8"/>
    <w:rsid w:val="005A2620"/>
    <w:rsid w:val="005A3AF2"/>
    <w:rsid w:val="005B7166"/>
    <w:rsid w:val="005C4048"/>
    <w:rsid w:val="005C56DB"/>
    <w:rsid w:val="005C5A0B"/>
    <w:rsid w:val="005C6AE2"/>
    <w:rsid w:val="005C7B7B"/>
    <w:rsid w:val="005D0433"/>
    <w:rsid w:val="005D0FFF"/>
    <w:rsid w:val="005D1315"/>
    <w:rsid w:val="005D75A6"/>
    <w:rsid w:val="005E2537"/>
    <w:rsid w:val="005E5B4F"/>
    <w:rsid w:val="005E76CC"/>
    <w:rsid w:val="005F1F4B"/>
    <w:rsid w:val="005F2FB2"/>
    <w:rsid w:val="005F6DCD"/>
    <w:rsid w:val="00602758"/>
    <w:rsid w:val="006029F8"/>
    <w:rsid w:val="00604683"/>
    <w:rsid w:val="00604DBF"/>
    <w:rsid w:val="00606572"/>
    <w:rsid w:val="00606822"/>
    <w:rsid w:val="006075CF"/>
    <w:rsid w:val="00620996"/>
    <w:rsid w:val="00630171"/>
    <w:rsid w:val="00630391"/>
    <w:rsid w:val="006310BD"/>
    <w:rsid w:val="006356DB"/>
    <w:rsid w:val="00636401"/>
    <w:rsid w:val="00636AE2"/>
    <w:rsid w:val="0063763C"/>
    <w:rsid w:val="00640840"/>
    <w:rsid w:val="00643BBA"/>
    <w:rsid w:val="006475AB"/>
    <w:rsid w:val="00647D0E"/>
    <w:rsid w:val="00650379"/>
    <w:rsid w:val="0065169D"/>
    <w:rsid w:val="00651E0E"/>
    <w:rsid w:val="00653469"/>
    <w:rsid w:val="00653786"/>
    <w:rsid w:val="00663014"/>
    <w:rsid w:val="00670371"/>
    <w:rsid w:val="0067653D"/>
    <w:rsid w:val="00676767"/>
    <w:rsid w:val="00676F47"/>
    <w:rsid w:val="00680887"/>
    <w:rsid w:val="00681D18"/>
    <w:rsid w:val="00683393"/>
    <w:rsid w:val="00684645"/>
    <w:rsid w:val="00684777"/>
    <w:rsid w:val="006863C5"/>
    <w:rsid w:val="00690B4A"/>
    <w:rsid w:val="00692C59"/>
    <w:rsid w:val="00694217"/>
    <w:rsid w:val="00696D39"/>
    <w:rsid w:val="00697949"/>
    <w:rsid w:val="006A1783"/>
    <w:rsid w:val="006A1B49"/>
    <w:rsid w:val="006A1C62"/>
    <w:rsid w:val="006A644A"/>
    <w:rsid w:val="006B0A8A"/>
    <w:rsid w:val="006B0FA3"/>
    <w:rsid w:val="006B2E56"/>
    <w:rsid w:val="006B3DF9"/>
    <w:rsid w:val="006B66B3"/>
    <w:rsid w:val="006C1F7D"/>
    <w:rsid w:val="006C25A5"/>
    <w:rsid w:val="006C4587"/>
    <w:rsid w:val="006C5291"/>
    <w:rsid w:val="006C59A7"/>
    <w:rsid w:val="006C6FCD"/>
    <w:rsid w:val="006C7623"/>
    <w:rsid w:val="006D33A1"/>
    <w:rsid w:val="006D3E93"/>
    <w:rsid w:val="006D5853"/>
    <w:rsid w:val="006D79B0"/>
    <w:rsid w:val="006D7B24"/>
    <w:rsid w:val="006E323B"/>
    <w:rsid w:val="006E363C"/>
    <w:rsid w:val="006E3F61"/>
    <w:rsid w:val="006E4D92"/>
    <w:rsid w:val="006E7863"/>
    <w:rsid w:val="006E7AC4"/>
    <w:rsid w:val="006F6CA4"/>
    <w:rsid w:val="00701534"/>
    <w:rsid w:val="007020E0"/>
    <w:rsid w:val="0070231B"/>
    <w:rsid w:val="00704358"/>
    <w:rsid w:val="00704D45"/>
    <w:rsid w:val="0070645B"/>
    <w:rsid w:val="007071E4"/>
    <w:rsid w:val="0070789C"/>
    <w:rsid w:val="007103AB"/>
    <w:rsid w:val="0071086C"/>
    <w:rsid w:val="00710C8D"/>
    <w:rsid w:val="007176C4"/>
    <w:rsid w:val="00717F24"/>
    <w:rsid w:val="007205C6"/>
    <w:rsid w:val="00720E48"/>
    <w:rsid w:val="00721131"/>
    <w:rsid w:val="00721867"/>
    <w:rsid w:val="00722B6D"/>
    <w:rsid w:val="00723E5D"/>
    <w:rsid w:val="007255FB"/>
    <w:rsid w:val="00725F2A"/>
    <w:rsid w:val="00731EC9"/>
    <w:rsid w:val="00734EC7"/>
    <w:rsid w:val="00745F2A"/>
    <w:rsid w:val="00746AB6"/>
    <w:rsid w:val="00752A10"/>
    <w:rsid w:val="00754939"/>
    <w:rsid w:val="0075681E"/>
    <w:rsid w:val="00760B34"/>
    <w:rsid w:val="007615AA"/>
    <w:rsid w:val="00764E03"/>
    <w:rsid w:val="0076628B"/>
    <w:rsid w:val="00767507"/>
    <w:rsid w:val="007677F2"/>
    <w:rsid w:val="00781011"/>
    <w:rsid w:val="007827F7"/>
    <w:rsid w:val="00782804"/>
    <w:rsid w:val="00782B25"/>
    <w:rsid w:val="00782C22"/>
    <w:rsid w:val="00784BE2"/>
    <w:rsid w:val="0078715D"/>
    <w:rsid w:val="00790206"/>
    <w:rsid w:val="007933D6"/>
    <w:rsid w:val="00794235"/>
    <w:rsid w:val="00794446"/>
    <w:rsid w:val="00795221"/>
    <w:rsid w:val="00796DD9"/>
    <w:rsid w:val="007971B5"/>
    <w:rsid w:val="007A4756"/>
    <w:rsid w:val="007A7B21"/>
    <w:rsid w:val="007B701D"/>
    <w:rsid w:val="007C0467"/>
    <w:rsid w:val="007C0CBC"/>
    <w:rsid w:val="007C0CFB"/>
    <w:rsid w:val="007D006A"/>
    <w:rsid w:val="007D0351"/>
    <w:rsid w:val="007D2CEB"/>
    <w:rsid w:val="007D61ED"/>
    <w:rsid w:val="007D65E9"/>
    <w:rsid w:val="007E28C8"/>
    <w:rsid w:val="007F1723"/>
    <w:rsid w:val="007F3FD6"/>
    <w:rsid w:val="008015FA"/>
    <w:rsid w:val="00801D43"/>
    <w:rsid w:val="00801E45"/>
    <w:rsid w:val="00815C09"/>
    <w:rsid w:val="008177B2"/>
    <w:rsid w:val="00817DCD"/>
    <w:rsid w:val="00817F0C"/>
    <w:rsid w:val="00820416"/>
    <w:rsid w:val="00821835"/>
    <w:rsid w:val="008241AF"/>
    <w:rsid w:val="00824BA2"/>
    <w:rsid w:val="00841724"/>
    <w:rsid w:val="00841FB3"/>
    <w:rsid w:val="008563A2"/>
    <w:rsid w:val="00863006"/>
    <w:rsid w:val="00864681"/>
    <w:rsid w:val="00864BA5"/>
    <w:rsid w:val="00865165"/>
    <w:rsid w:val="00870ACF"/>
    <w:rsid w:val="00871BFE"/>
    <w:rsid w:val="00872636"/>
    <w:rsid w:val="00873994"/>
    <w:rsid w:val="008755DF"/>
    <w:rsid w:val="0087778A"/>
    <w:rsid w:val="00877E84"/>
    <w:rsid w:val="00877FDE"/>
    <w:rsid w:val="0088027A"/>
    <w:rsid w:val="008838B0"/>
    <w:rsid w:val="0088391E"/>
    <w:rsid w:val="0088492A"/>
    <w:rsid w:val="00886953"/>
    <w:rsid w:val="00886D8D"/>
    <w:rsid w:val="00894270"/>
    <w:rsid w:val="008A3B59"/>
    <w:rsid w:val="008B0703"/>
    <w:rsid w:val="008B2493"/>
    <w:rsid w:val="008B2D90"/>
    <w:rsid w:val="008B7560"/>
    <w:rsid w:val="008C34C1"/>
    <w:rsid w:val="008C64B5"/>
    <w:rsid w:val="008D4604"/>
    <w:rsid w:val="008D69C5"/>
    <w:rsid w:val="008D7F13"/>
    <w:rsid w:val="008E2171"/>
    <w:rsid w:val="008E49A4"/>
    <w:rsid w:val="008E6575"/>
    <w:rsid w:val="008E745C"/>
    <w:rsid w:val="008F0BCA"/>
    <w:rsid w:val="008F607A"/>
    <w:rsid w:val="008F7FB5"/>
    <w:rsid w:val="00903032"/>
    <w:rsid w:val="00903616"/>
    <w:rsid w:val="00903EB8"/>
    <w:rsid w:val="00905C31"/>
    <w:rsid w:val="00905F30"/>
    <w:rsid w:val="00910357"/>
    <w:rsid w:val="0091311F"/>
    <w:rsid w:val="00914BCE"/>
    <w:rsid w:val="0091572F"/>
    <w:rsid w:val="00916550"/>
    <w:rsid w:val="00920229"/>
    <w:rsid w:val="00920EAC"/>
    <w:rsid w:val="009217BE"/>
    <w:rsid w:val="00924019"/>
    <w:rsid w:val="0092567C"/>
    <w:rsid w:val="00926641"/>
    <w:rsid w:val="00934477"/>
    <w:rsid w:val="0093447B"/>
    <w:rsid w:val="009348BA"/>
    <w:rsid w:val="00935FC8"/>
    <w:rsid w:val="00937ADE"/>
    <w:rsid w:val="00941F23"/>
    <w:rsid w:val="009457D5"/>
    <w:rsid w:val="00946FBC"/>
    <w:rsid w:val="0095016C"/>
    <w:rsid w:val="009514ED"/>
    <w:rsid w:val="00955D28"/>
    <w:rsid w:val="009601A9"/>
    <w:rsid w:val="009616EF"/>
    <w:rsid w:val="009623C2"/>
    <w:rsid w:val="00965ED5"/>
    <w:rsid w:val="00970C0B"/>
    <w:rsid w:val="009801C9"/>
    <w:rsid w:val="00982547"/>
    <w:rsid w:val="00986E56"/>
    <w:rsid w:val="00987E6D"/>
    <w:rsid w:val="00990BB2"/>
    <w:rsid w:val="00993DD4"/>
    <w:rsid w:val="009942D3"/>
    <w:rsid w:val="00994D78"/>
    <w:rsid w:val="009A0230"/>
    <w:rsid w:val="009A0723"/>
    <w:rsid w:val="009A0798"/>
    <w:rsid w:val="009A1B43"/>
    <w:rsid w:val="009A36F1"/>
    <w:rsid w:val="009A3C0A"/>
    <w:rsid w:val="009A49C3"/>
    <w:rsid w:val="009A576E"/>
    <w:rsid w:val="009A5913"/>
    <w:rsid w:val="009A5DFA"/>
    <w:rsid w:val="009A6F63"/>
    <w:rsid w:val="009B0152"/>
    <w:rsid w:val="009B0E1F"/>
    <w:rsid w:val="009B1087"/>
    <w:rsid w:val="009B3038"/>
    <w:rsid w:val="009B46DD"/>
    <w:rsid w:val="009C064F"/>
    <w:rsid w:val="009C1C89"/>
    <w:rsid w:val="009C224E"/>
    <w:rsid w:val="009C3258"/>
    <w:rsid w:val="009C59C3"/>
    <w:rsid w:val="009C5E03"/>
    <w:rsid w:val="009C77FA"/>
    <w:rsid w:val="009D2D0F"/>
    <w:rsid w:val="009D30E6"/>
    <w:rsid w:val="009D5580"/>
    <w:rsid w:val="009D5A34"/>
    <w:rsid w:val="009E02B7"/>
    <w:rsid w:val="009E03B6"/>
    <w:rsid w:val="009E0D91"/>
    <w:rsid w:val="009E18B8"/>
    <w:rsid w:val="009E3461"/>
    <w:rsid w:val="009E38B6"/>
    <w:rsid w:val="009E71C3"/>
    <w:rsid w:val="009F186B"/>
    <w:rsid w:val="009F3339"/>
    <w:rsid w:val="009F6631"/>
    <w:rsid w:val="009F6BB7"/>
    <w:rsid w:val="00A03D02"/>
    <w:rsid w:val="00A0447E"/>
    <w:rsid w:val="00A04A09"/>
    <w:rsid w:val="00A13622"/>
    <w:rsid w:val="00A17171"/>
    <w:rsid w:val="00A2121B"/>
    <w:rsid w:val="00A212CD"/>
    <w:rsid w:val="00A23602"/>
    <w:rsid w:val="00A24949"/>
    <w:rsid w:val="00A25684"/>
    <w:rsid w:val="00A279D0"/>
    <w:rsid w:val="00A302EC"/>
    <w:rsid w:val="00A30C41"/>
    <w:rsid w:val="00A35414"/>
    <w:rsid w:val="00A36C35"/>
    <w:rsid w:val="00A37E79"/>
    <w:rsid w:val="00A423BF"/>
    <w:rsid w:val="00A52694"/>
    <w:rsid w:val="00A560BA"/>
    <w:rsid w:val="00A566BB"/>
    <w:rsid w:val="00A56E8F"/>
    <w:rsid w:val="00A6210C"/>
    <w:rsid w:val="00A62F3C"/>
    <w:rsid w:val="00A63847"/>
    <w:rsid w:val="00A64954"/>
    <w:rsid w:val="00A65049"/>
    <w:rsid w:val="00A65399"/>
    <w:rsid w:val="00A66FE8"/>
    <w:rsid w:val="00A678A1"/>
    <w:rsid w:val="00A67C44"/>
    <w:rsid w:val="00A7215B"/>
    <w:rsid w:val="00A72A6A"/>
    <w:rsid w:val="00A72F88"/>
    <w:rsid w:val="00A7557F"/>
    <w:rsid w:val="00A75A86"/>
    <w:rsid w:val="00A75EFF"/>
    <w:rsid w:val="00A77465"/>
    <w:rsid w:val="00A77998"/>
    <w:rsid w:val="00A80789"/>
    <w:rsid w:val="00A80E10"/>
    <w:rsid w:val="00A818FE"/>
    <w:rsid w:val="00A83F5A"/>
    <w:rsid w:val="00A85AD7"/>
    <w:rsid w:val="00A90363"/>
    <w:rsid w:val="00A908C8"/>
    <w:rsid w:val="00A947C2"/>
    <w:rsid w:val="00A959DF"/>
    <w:rsid w:val="00A967C3"/>
    <w:rsid w:val="00AA2139"/>
    <w:rsid w:val="00AA2EF3"/>
    <w:rsid w:val="00AA62B0"/>
    <w:rsid w:val="00AA7BCC"/>
    <w:rsid w:val="00AB2AC5"/>
    <w:rsid w:val="00AB37B6"/>
    <w:rsid w:val="00AB4164"/>
    <w:rsid w:val="00AB6C81"/>
    <w:rsid w:val="00AB6DCF"/>
    <w:rsid w:val="00AC470B"/>
    <w:rsid w:val="00AC6427"/>
    <w:rsid w:val="00AD25E7"/>
    <w:rsid w:val="00AD3E44"/>
    <w:rsid w:val="00AD4454"/>
    <w:rsid w:val="00AD53A1"/>
    <w:rsid w:val="00AE1F7F"/>
    <w:rsid w:val="00AF147B"/>
    <w:rsid w:val="00AF14EB"/>
    <w:rsid w:val="00AF42D8"/>
    <w:rsid w:val="00AF53B8"/>
    <w:rsid w:val="00B00CA3"/>
    <w:rsid w:val="00B013E6"/>
    <w:rsid w:val="00B035B0"/>
    <w:rsid w:val="00B038D8"/>
    <w:rsid w:val="00B054CD"/>
    <w:rsid w:val="00B125D5"/>
    <w:rsid w:val="00B13CEF"/>
    <w:rsid w:val="00B14971"/>
    <w:rsid w:val="00B1577E"/>
    <w:rsid w:val="00B15EC2"/>
    <w:rsid w:val="00B20FD8"/>
    <w:rsid w:val="00B23687"/>
    <w:rsid w:val="00B25B12"/>
    <w:rsid w:val="00B25D38"/>
    <w:rsid w:val="00B30C30"/>
    <w:rsid w:val="00B31C6A"/>
    <w:rsid w:val="00B37D2E"/>
    <w:rsid w:val="00B406DA"/>
    <w:rsid w:val="00B44308"/>
    <w:rsid w:val="00B46520"/>
    <w:rsid w:val="00B468BB"/>
    <w:rsid w:val="00B4721E"/>
    <w:rsid w:val="00B518D8"/>
    <w:rsid w:val="00B54175"/>
    <w:rsid w:val="00B55588"/>
    <w:rsid w:val="00B572D1"/>
    <w:rsid w:val="00B61540"/>
    <w:rsid w:val="00B6363F"/>
    <w:rsid w:val="00B6461A"/>
    <w:rsid w:val="00B646FB"/>
    <w:rsid w:val="00B64A2C"/>
    <w:rsid w:val="00B64D8D"/>
    <w:rsid w:val="00B651B2"/>
    <w:rsid w:val="00B66106"/>
    <w:rsid w:val="00B66866"/>
    <w:rsid w:val="00B6726F"/>
    <w:rsid w:val="00B7279F"/>
    <w:rsid w:val="00B732E3"/>
    <w:rsid w:val="00B73C11"/>
    <w:rsid w:val="00B80288"/>
    <w:rsid w:val="00B80654"/>
    <w:rsid w:val="00B856B2"/>
    <w:rsid w:val="00B87D07"/>
    <w:rsid w:val="00B91FFC"/>
    <w:rsid w:val="00B92BD3"/>
    <w:rsid w:val="00B93045"/>
    <w:rsid w:val="00B949C5"/>
    <w:rsid w:val="00B959EB"/>
    <w:rsid w:val="00B95EE8"/>
    <w:rsid w:val="00B970F1"/>
    <w:rsid w:val="00B97A30"/>
    <w:rsid w:val="00BA1BF6"/>
    <w:rsid w:val="00BA1D5D"/>
    <w:rsid w:val="00BA7308"/>
    <w:rsid w:val="00BB0471"/>
    <w:rsid w:val="00BB07B4"/>
    <w:rsid w:val="00BB15E9"/>
    <w:rsid w:val="00BB203A"/>
    <w:rsid w:val="00BB2E34"/>
    <w:rsid w:val="00BB744E"/>
    <w:rsid w:val="00BB7DCA"/>
    <w:rsid w:val="00BC149D"/>
    <w:rsid w:val="00BC2A3E"/>
    <w:rsid w:val="00BC67C6"/>
    <w:rsid w:val="00BD0EE7"/>
    <w:rsid w:val="00BD7639"/>
    <w:rsid w:val="00BE1725"/>
    <w:rsid w:val="00BE20B9"/>
    <w:rsid w:val="00BF1D90"/>
    <w:rsid w:val="00BF6918"/>
    <w:rsid w:val="00C03E3F"/>
    <w:rsid w:val="00C05B25"/>
    <w:rsid w:val="00C06588"/>
    <w:rsid w:val="00C079BE"/>
    <w:rsid w:val="00C07CF7"/>
    <w:rsid w:val="00C10582"/>
    <w:rsid w:val="00C110CB"/>
    <w:rsid w:val="00C11A03"/>
    <w:rsid w:val="00C1295E"/>
    <w:rsid w:val="00C15D50"/>
    <w:rsid w:val="00C200A7"/>
    <w:rsid w:val="00C20257"/>
    <w:rsid w:val="00C20BBD"/>
    <w:rsid w:val="00C22A5A"/>
    <w:rsid w:val="00C23390"/>
    <w:rsid w:val="00C24AD0"/>
    <w:rsid w:val="00C26533"/>
    <w:rsid w:val="00C2734E"/>
    <w:rsid w:val="00C278FC"/>
    <w:rsid w:val="00C30792"/>
    <w:rsid w:val="00C30950"/>
    <w:rsid w:val="00C359A3"/>
    <w:rsid w:val="00C41497"/>
    <w:rsid w:val="00C434A8"/>
    <w:rsid w:val="00C445D9"/>
    <w:rsid w:val="00C458EC"/>
    <w:rsid w:val="00C47296"/>
    <w:rsid w:val="00C475F7"/>
    <w:rsid w:val="00C51237"/>
    <w:rsid w:val="00C53F3A"/>
    <w:rsid w:val="00C5541B"/>
    <w:rsid w:val="00C5649F"/>
    <w:rsid w:val="00C67FF6"/>
    <w:rsid w:val="00C70CA2"/>
    <w:rsid w:val="00C72C72"/>
    <w:rsid w:val="00C74A3A"/>
    <w:rsid w:val="00C756BF"/>
    <w:rsid w:val="00C76CC5"/>
    <w:rsid w:val="00C861B9"/>
    <w:rsid w:val="00C879AC"/>
    <w:rsid w:val="00C87E6E"/>
    <w:rsid w:val="00C97868"/>
    <w:rsid w:val="00CA12FC"/>
    <w:rsid w:val="00CA456D"/>
    <w:rsid w:val="00CA6958"/>
    <w:rsid w:val="00CA7878"/>
    <w:rsid w:val="00CB0762"/>
    <w:rsid w:val="00CB1008"/>
    <w:rsid w:val="00CB1B3A"/>
    <w:rsid w:val="00CB210B"/>
    <w:rsid w:val="00CB6065"/>
    <w:rsid w:val="00CC0F78"/>
    <w:rsid w:val="00CC15F3"/>
    <w:rsid w:val="00CC4248"/>
    <w:rsid w:val="00CD5593"/>
    <w:rsid w:val="00CD6ADE"/>
    <w:rsid w:val="00CD71CF"/>
    <w:rsid w:val="00CE1573"/>
    <w:rsid w:val="00CE264E"/>
    <w:rsid w:val="00CE2BAD"/>
    <w:rsid w:val="00CE3A8C"/>
    <w:rsid w:val="00CE5010"/>
    <w:rsid w:val="00CE671F"/>
    <w:rsid w:val="00CE679C"/>
    <w:rsid w:val="00CF00EB"/>
    <w:rsid w:val="00CF0531"/>
    <w:rsid w:val="00CF0827"/>
    <w:rsid w:val="00CF2961"/>
    <w:rsid w:val="00CF35C2"/>
    <w:rsid w:val="00CF49B8"/>
    <w:rsid w:val="00CF50E3"/>
    <w:rsid w:val="00D02D98"/>
    <w:rsid w:val="00D04200"/>
    <w:rsid w:val="00D06227"/>
    <w:rsid w:val="00D07001"/>
    <w:rsid w:val="00D139BC"/>
    <w:rsid w:val="00D1531C"/>
    <w:rsid w:val="00D15B26"/>
    <w:rsid w:val="00D16CBB"/>
    <w:rsid w:val="00D20A7B"/>
    <w:rsid w:val="00D231F7"/>
    <w:rsid w:val="00D247AD"/>
    <w:rsid w:val="00D247AF"/>
    <w:rsid w:val="00D30733"/>
    <w:rsid w:val="00D313D7"/>
    <w:rsid w:val="00D33C31"/>
    <w:rsid w:val="00D378E7"/>
    <w:rsid w:val="00D41165"/>
    <w:rsid w:val="00D41783"/>
    <w:rsid w:val="00D43274"/>
    <w:rsid w:val="00D47BC0"/>
    <w:rsid w:val="00D50B1F"/>
    <w:rsid w:val="00D5178A"/>
    <w:rsid w:val="00D53761"/>
    <w:rsid w:val="00D6036E"/>
    <w:rsid w:val="00D619B7"/>
    <w:rsid w:val="00D61C58"/>
    <w:rsid w:val="00D63459"/>
    <w:rsid w:val="00D705C1"/>
    <w:rsid w:val="00D70F4A"/>
    <w:rsid w:val="00D70FBC"/>
    <w:rsid w:val="00D719E6"/>
    <w:rsid w:val="00D74F86"/>
    <w:rsid w:val="00D7504C"/>
    <w:rsid w:val="00D75963"/>
    <w:rsid w:val="00D76C90"/>
    <w:rsid w:val="00D77A8E"/>
    <w:rsid w:val="00D80474"/>
    <w:rsid w:val="00D81528"/>
    <w:rsid w:val="00D84520"/>
    <w:rsid w:val="00D85D95"/>
    <w:rsid w:val="00D91264"/>
    <w:rsid w:val="00D946D6"/>
    <w:rsid w:val="00D94763"/>
    <w:rsid w:val="00D96411"/>
    <w:rsid w:val="00D975C6"/>
    <w:rsid w:val="00DA4C57"/>
    <w:rsid w:val="00DA7F30"/>
    <w:rsid w:val="00DB32B4"/>
    <w:rsid w:val="00DB693B"/>
    <w:rsid w:val="00DB727A"/>
    <w:rsid w:val="00DC0386"/>
    <w:rsid w:val="00DC44E7"/>
    <w:rsid w:val="00DC458B"/>
    <w:rsid w:val="00DC640E"/>
    <w:rsid w:val="00DC6E46"/>
    <w:rsid w:val="00DC76A5"/>
    <w:rsid w:val="00DD133C"/>
    <w:rsid w:val="00DD2B7A"/>
    <w:rsid w:val="00DD2DCC"/>
    <w:rsid w:val="00DD49BA"/>
    <w:rsid w:val="00DD6B33"/>
    <w:rsid w:val="00DE1002"/>
    <w:rsid w:val="00DE376F"/>
    <w:rsid w:val="00DE4152"/>
    <w:rsid w:val="00DE7000"/>
    <w:rsid w:val="00DF1A86"/>
    <w:rsid w:val="00DF41A3"/>
    <w:rsid w:val="00DF45D4"/>
    <w:rsid w:val="00DF7961"/>
    <w:rsid w:val="00E04A81"/>
    <w:rsid w:val="00E13033"/>
    <w:rsid w:val="00E13B48"/>
    <w:rsid w:val="00E13B74"/>
    <w:rsid w:val="00E16A52"/>
    <w:rsid w:val="00E16ED6"/>
    <w:rsid w:val="00E26D8C"/>
    <w:rsid w:val="00E3117A"/>
    <w:rsid w:val="00E31BD3"/>
    <w:rsid w:val="00E3475B"/>
    <w:rsid w:val="00E35B8A"/>
    <w:rsid w:val="00E36D10"/>
    <w:rsid w:val="00E37769"/>
    <w:rsid w:val="00E41570"/>
    <w:rsid w:val="00E44D2C"/>
    <w:rsid w:val="00E453CD"/>
    <w:rsid w:val="00E467C0"/>
    <w:rsid w:val="00E46933"/>
    <w:rsid w:val="00E47EDA"/>
    <w:rsid w:val="00E47F62"/>
    <w:rsid w:val="00E51321"/>
    <w:rsid w:val="00E51EA2"/>
    <w:rsid w:val="00E56481"/>
    <w:rsid w:val="00E57105"/>
    <w:rsid w:val="00E57421"/>
    <w:rsid w:val="00E6122D"/>
    <w:rsid w:val="00E61987"/>
    <w:rsid w:val="00E74BB0"/>
    <w:rsid w:val="00E76097"/>
    <w:rsid w:val="00E76216"/>
    <w:rsid w:val="00E778AF"/>
    <w:rsid w:val="00E7795E"/>
    <w:rsid w:val="00E8217B"/>
    <w:rsid w:val="00E82715"/>
    <w:rsid w:val="00E82974"/>
    <w:rsid w:val="00E83E9F"/>
    <w:rsid w:val="00E8472C"/>
    <w:rsid w:val="00E87417"/>
    <w:rsid w:val="00E87425"/>
    <w:rsid w:val="00E91532"/>
    <w:rsid w:val="00E925EB"/>
    <w:rsid w:val="00E96DF2"/>
    <w:rsid w:val="00E9705D"/>
    <w:rsid w:val="00E97CC8"/>
    <w:rsid w:val="00EA454D"/>
    <w:rsid w:val="00EA7D5D"/>
    <w:rsid w:val="00EB0871"/>
    <w:rsid w:val="00EC2344"/>
    <w:rsid w:val="00EC42C4"/>
    <w:rsid w:val="00EC484D"/>
    <w:rsid w:val="00EC6EFF"/>
    <w:rsid w:val="00EC71C8"/>
    <w:rsid w:val="00EC738E"/>
    <w:rsid w:val="00ED74D1"/>
    <w:rsid w:val="00EE0EC5"/>
    <w:rsid w:val="00EE4740"/>
    <w:rsid w:val="00EE5CFB"/>
    <w:rsid w:val="00EE6C29"/>
    <w:rsid w:val="00EE7392"/>
    <w:rsid w:val="00EF5441"/>
    <w:rsid w:val="00EF6652"/>
    <w:rsid w:val="00EF7510"/>
    <w:rsid w:val="00F00986"/>
    <w:rsid w:val="00F01756"/>
    <w:rsid w:val="00F01818"/>
    <w:rsid w:val="00F03AE3"/>
    <w:rsid w:val="00F05F29"/>
    <w:rsid w:val="00F0611E"/>
    <w:rsid w:val="00F06498"/>
    <w:rsid w:val="00F135BA"/>
    <w:rsid w:val="00F17344"/>
    <w:rsid w:val="00F232FB"/>
    <w:rsid w:val="00F243D5"/>
    <w:rsid w:val="00F2488A"/>
    <w:rsid w:val="00F24BB6"/>
    <w:rsid w:val="00F25DD4"/>
    <w:rsid w:val="00F27763"/>
    <w:rsid w:val="00F305F8"/>
    <w:rsid w:val="00F32AC7"/>
    <w:rsid w:val="00F33321"/>
    <w:rsid w:val="00F372F6"/>
    <w:rsid w:val="00F4014E"/>
    <w:rsid w:val="00F418CD"/>
    <w:rsid w:val="00F500BC"/>
    <w:rsid w:val="00F5142F"/>
    <w:rsid w:val="00F5349E"/>
    <w:rsid w:val="00F54638"/>
    <w:rsid w:val="00F55257"/>
    <w:rsid w:val="00F5550A"/>
    <w:rsid w:val="00F6074F"/>
    <w:rsid w:val="00F62C58"/>
    <w:rsid w:val="00F62FF3"/>
    <w:rsid w:val="00F64DAC"/>
    <w:rsid w:val="00F70CCA"/>
    <w:rsid w:val="00F71C4D"/>
    <w:rsid w:val="00F729C6"/>
    <w:rsid w:val="00F742C6"/>
    <w:rsid w:val="00F755BE"/>
    <w:rsid w:val="00F76312"/>
    <w:rsid w:val="00F76742"/>
    <w:rsid w:val="00F808DD"/>
    <w:rsid w:val="00F81D51"/>
    <w:rsid w:val="00F86D62"/>
    <w:rsid w:val="00F87DE9"/>
    <w:rsid w:val="00F93F38"/>
    <w:rsid w:val="00F95BC1"/>
    <w:rsid w:val="00F95D49"/>
    <w:rsid w:val="00FA02D9"/>
    <w:rsid w:val="00FA0E38"/>
    <w:rsid w:val="00FA234E"/>
    <w:rsid w:val="00FA2980"/>
    <w:rsid w:val="00FA320A"/>
    <w:rsid w:val="00FA6C4F"/>
    <w:rsid w:val="00FA7168"/>
    <w:rsid w:val="00FA7259"/>
    <w:rsid w:val="00FB2C15"/>
    <w:rsid w:val="00FB4C69"/>
    <w:rsid w:val="00FC0992"/>
    <w:rsid w:val="00FC3487"/>
    <w:rsid w:val="00FC6E73"/>
    <w:rsid w:val="00FD0B80"/>
    <w:rsid w:val="00FE36A7"/>
    <w:rsid w:val="00FE4BB3"/>
    <w:rsid w:val="00FF0797"/>
    <w:rsid w:val="00FF17C1"/>
    <w:rsid w:val="00FF26DB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C90BC"/>
  <w15:chartTrackingRefBased/>
  <w15:docId w15:val="{53096726-4F62-44EF-8E26-71978F8A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snapToGrid w:val="0"/>
      <w:sz w:val="24"/>
      <w:lang w:val="en-GB"/>
    </w:rPr>
  </w:style>
  <w:style w:type="paragraph" w:styleId="Titre1">
    <w:name w:val="heading 1"/>
    <w:basedOn w:val="Normal"/>
    <w:next w:val="Normal"/>
    <w:qFormat/>
    <w:pPr>
      <w:keepNext/>
      <w:spacing w:before="240" w:after="120"/>
      <w:outlineLvl w:val="0"/>
    </w:pPr>
    <w:rPr>
      <w:i/>
      <w:kern w:val="2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basedOn w:val="Normal"/>
    <w:pPr>
      <w:widowControl/>
      <w:tabs>
        <w:tab w:val="left" w:pos="245"/>
        <w:tab w:val="left" w:pos="446"/>
        <w:tab w:val="left" w:pos="624"/>
        <w:tab w:val="left" w:pos="1021"/>
        <w:tab w:val="left" w:pos="1304"/>
        <w:tab w:val="left" w:pos="1588"/>
        <w:tab w:val="left" w:pos="1871"/>
        <w:tab w:val="left" w:pos="2155"/>
        <w:tab w:val="left" w:pos="2438"/>
        <w:tab w:val="left" w:pos="2722"/>
        <w:tab w:val="left" w:pos="3005"/>
        <w:tab w:val="left" w:pos="3289"/>
        <w:tab w:val="left" w:pos="3572"/>
        <w:tab w:val="left" w:pos="3856"/>
        <w:tab w:val="left" w:pos="4139"/>
        <w:tab w:val="left" w:pos="4423"/>
        <w:tab w:val="left" w:pos="4706"/>
        <w:tab w:val="left" w:pos="4990"/>
        <w:tab w:val="left" w:pos="5273"/>
        <w:tab w:val="left" w:pos="5557"/>
        <w:tab w:val="left" w:pos="5840"/>
        <w:tab w:val="left" w:pos="6124"/>
        <w:tab w:val="left" w:pos="6407"/>
        <w:tab w:val="right" w:pos="6480"/>
        <w:tab w:val="left" w:pos="6691"/>
        <w:tab w:val="left" w:pos="6974"/>
        <w:tab w:val="left" w:pos="7258"/>
        <w:tab w:val="left" w:pos="7541"/>
        <w:tab w:val="left" w:pos="7825"/>
        <w:tab w:val="left" w:pos="8108"/>
        <w:tab w:val="left" w:pos="8392"/>
        <w:tab w:val="left" w:pos="8675"/>
        <w:tab w:val="left" w:pos="8959"/>
        <w:tab w:val="left" w:pos="9242"/>
        <w:tab w:val="left" w:pos="9526"/>
        <w:tab w:val="left" w:pos="9809"/>
        <w:tab w:val="left" w:pos="10093"/>
        <w:tab w:val="left" w:pos="10376"/>
        <w:tab w:val="left" w:pos="10660"/>
        <w:tab w:val="left" w:pos="10943"/>
        <w:tab w:val="left" w:pos="11227"/>
        <w:tab w:val="left" w:pos="11510"/>
        <w:tab w:val="left" w:pos="11794"/>
      </w:tabs>
      <w:ind w:firstLine="244"/>
    </w:pPr>
    <w:rPr>
      <w:snapToGrid/>
      <w:kern w:val="2"/>
    </w:rPr>
  </w:style>
  <w:style w:type="character" w:styleId="Marquedecommentaire">
    <w:name w:val="annotation reference"/>
    <w:basedOn w:val="Policepardfaut"/>
    <w:semiHidden/>
    <w:unhideWhenUsed/>
    <w:rsid w:val="002D24B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D24BD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2D24BD"/>
    <w:rPr>
      <w:snapToGrid w:val="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D24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D24BD"/>
    <w:rPr>
      <w:b/>
      <w:bCs/>
      <w:snapToGrid w:val="0"/>
      <w:lang w:val="en-GB"/>
    </w:rPr>
  </w:style>
  <w:style w:type="paragraph" w:styleId="Textedebulles">
    <w:name w:val="Balloon Text"/>
    <w:basedOn w:val="Normal"/>
    <w:link w:val="TextedebullesCar"/>
    <w:semiHidden/>
    <w:unhideWhenUsed/>
    <w:rsid w:val="002D24B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D24BD"/>
    <w:rPr>
      <w:rFonts w:ascii="Segoe UI" w:hAnsi="Segoe UI" w:cs="Segoe UI"/>
      <w:snapToGrid w:val="0"/>
      <w:sz w:val="18"/>
      <w:szCs w:val="18"/>
      <w:lang w:val="en-GB"/>
    </w:rPr>
  </w:style>
  <w:style w:type="paragraph" w:styleId="Paragraphedeliste">
    <w:name w:val="List Paragraph"/>
    <w:basedOn w:val="Normal"/>
    <w:uiPriority w:val="34"/>
    <w:qFormat/>
    <w:rsid w:val="002D2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Galipette</dc:creator>
  <cp:keywords/>
  <dc:description/>
  <cp:lastModifiedBy>Galipette</cp:lastModifiedBy>
  <cp:revision>5</cp:revision>
  <dcterms:created xsi:type="dcterms:W3CDTF">2020-10-23T23:49:00Z</dcterms:created>
  <dcterms:modified xsi:type="dcterms:W3CDTF">2020-10-25T18:26:00Z</dcterms:modified>
</cp:coreProperties>
</file>